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460B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60B47">
              <w:rPr>
                <w:b/>
                <w:sz w:val="26"/>
                <w:szCs w:val="26"/>
              </w:rPr>
              <w:t>308A_023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1A2129" w:rsidRDefault="00460B47" w:rsidP="001A21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60B47">
              <w:rPr>
                <w:b/>
                <w:sz w:val="26"/>
                <w:szCs w:val="26"/>
              </w:rPr>
              <w:t>2018782</w:t>
            </w:r>
          </w:p>
        </w:tc>
      </w:tr>
    </w:tbl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D26F6F" w:rsidP="0088020F">
      <w:pPr>
        <w:spacing w:line="276" w:lineRule="auto"/>
        <w:ind w:left="5670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</w:t>
      </w:r>
    </w:p>
    <w:p w:rsidR="00D26F6F" w:rsidRPr="00EB40C8" w:rsidRDefault="0088020F" w:rsidP="0088020F">
      <w:pPr>
        <w:tabs>
          <w:tab w:val="right" w:pos="10207"/>
        </w:tabs>
        <w:spacing w:line="276" w:lineRule="auto"/>
        <w:ind w:left="5670" w:right="-2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="00D26F6F" w:rsidRPr="00EB40C8">
        <w:rPr>
          <w:sz w:val="26"/>
          <w:szCs w:val="26"/>
        </w:rPr>
        <w:t>_______________</w:t>
      </w:r>
      <w:r w:rsidR="00D26F6F">
        <w:rPr>
          <w:sz w:val="26"/>
          <w:szCs w:val="26"/>
        </w:rPr>
        <w:t xml:space="preserve"> /_____________</w:t>
      </w:r>
    </w:p>
    <w:p w:rsidR="00D26F6F" w:rsidRPr="00EB40C8" w:rsidRDefault="00262D6F" w:rsidP="0088020F">
      <w:pPr>
        <w:spacing w:line="276" w:lineRule="auto"/>
        <w:ind w:left="5670" w:right="-2" w:firstLine="0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D26F6F" w:rsidRPr="00083D75">
        <w:rPr>
          <w:sz w:val="26"/>
          <w:szCs w:val="26"/>
        </w:rPr>
        <w:t>_</w:t>
      </w:r>
      <w:r w:rsidR="00D26F6F">
        <w:rPr>
          <w:sz w:val="26"/>
          <w:szCs w:val="26"/>
        </w:rPr>
        <w:t>__</w:t>
      </w:r>
      <w:r w:rsidR="00D26F6F" w:rsidRPr="00083D75">
        <w:rPr>
          <w:sz w:val="26"/>
          <w:szCs w:val="26"/>
        </w:rPr>
        <w:t>__</w:t>
      </w:r>
      <w:r>
        <w:rPr>
          <w:sz w:val="26"/>
          <w:szCs w:val="26"/>
        </w:rPr>
        <w:t>»</w:t>
      </w:r>
      <w:r w:rsidR="00D26F6F" w:rsidRPr="00083D75">
        <w:rPr>
          <w:sz w:val="26"/>
          <w:szCs w:val="26"/>
        </w:rPr>
        <w:t xml:space="preserve"> _</w:t>
      </w:r>
      <w:r w:rsidR="00D26F6F">
        <w:rPr>
          <w:sz w:val="26"/>
          <w:szCs w:val="26"/>
        </w:rPr>
        <w:t>______</w:t>
      </w:r>
      <w:r w:rsidR="00D26F6F" w:rsidRPr="00083D75">
        <w:rPr>
          <w:sz w:val="26"/>
          <w:szCs w:val="26"/>
        </w:rPr>
        <w:t>___</w:t>
      </w:r>
      <w:r w:rsidR="00D26F6F">
        <w:rPr>
          <w:sz w:val="26"/>
          <w:szCs w:val="26"/>
        </w:rPr>
        <w:t>_</w:t>
      </w:r>
      <w:r w:rsidR="00D26F6F" w:rsidRPr="00083D75">
        <w:rPr>
          <w:sz w:val="26"/>
          <w:szCs w:val="26"/>
        </w:rPr>
        <w:t>________ 20</w:t>
      </w:r>
      <w:r w:rsidR="00D26F6F">
        <w:rPr>
          <w:sz w:val="26"/>
          <w:szCs w:val="26"/>
        </w:rPr>
        <w:t>_____</w:t>
      </w:r>
      <w:r w:rsidR="00D26F6F"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A2129">
        <w:rPr>
          <w:b/>
          <w:sz w:val="26"/>
          <w:szCs w:val="26"/>
        </w:rPr>
        <w:t>крыльчатки КЦП-4-14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1A2129">
        <w:rPr>
          <w:sz w:val="24"/>
          <w:szCs w:val="24"/>
        </w:rPr>
        <w:t>крыльчатки</w:t>
      </w:r>
      <w:r w:rsidR="004F4E9E" w:rsidRPr="00101DD6">
        <w:rPr>
          <w:sz w:val="24"/>
          <w:szCs w:val="24"/>
        </w:rPr>
        <w:t xml:space="preserve"> должны соответствовать </w:t>
      </w:r>
      <w:r w:rsidR="00262D6F" w:rsidRPr="00101DD6">
        <w:rPr>
          <w:sz w:val="24"/>
          <w:szCs w:val="24"/>
        </w:rPr>
        <w:t>параметрам,</w:t>
      </w:r>
      <w:r w:rsidR="00163418">
        <w:rPr>
          <w:sz w:val="24"/>
          <w:szCs w:val="24"/>
        </w:rPr>
        <w:t xml:space="preserve"> приведенны</w:t>
      </w:r>
      <w:r w:rsidR="00262D6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6"/>
        <w:gridCol w:w="1742"/>
        <w:gridCol w:w="4788"/>
        <w:gridCol w:w="3629"/>
      </w:tblGrid>
      <w:tr w:rsidR="001A7AC6" w:rsidTr="003C5012">
        <w:trPr>
          <w:trHeight w:val="1005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820FB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262D6F" w:rsidRDefault="001A2129" w:rsidP="00BE7EEF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Крыльчатка КЦП-4-14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1A2129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Крыльчатка имеет четыре лопасти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1A2129" w:rsidP="00062B7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Посадочный диаметр</w:t>
            </w:r>
            <w:r w:rsidR="00084E0D">
              <w:rPr>
                <w:color w:val="000000"/>
                <w:sz w:val="24"/>
                <w:szCs w:val="24"/>
              </w:rPr>
              <w:t>, мм</w:t>
            </w:r>
            <w:r>
              <w:rPr>
                <w:color w:val="000000"/>
                <w:sz w:val="24"/>
                <w:szCs w:val="24"/>
              </w:rPr>
              <w:t xml:space="preserve"> – 14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FE" w:rsidRPr="001A7AC6" w:rsidRDefault="001A2129" w:rsidP="00F0671A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Диаметр крыльчатки по верхушкам лопастей</w:t>
            </w:r>
            <w:r w:rsidR="00084E0D">
              <w:rPr>
                <w:color w:val="000000"/>
                <w:sz w:val="24"/>
                <w:szCs w:val="24"/>
              </w:rPr>
              <w:t>, мм</w:t>
            </w:r>
            <w:r>
              <w:rPr>
                <w:color w:val="000000"/>
                <w:sz w:val="24"/>
                <w:szCs w:val="24"/>
              </w:rPr>
              <w:t xml:space="preserve"> – 400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1A2129" w:rsidP="003C501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Угол атаки лопасти</w:t>
            </w:r>
            <w:r w:rsidR="00084E0D">
              <w:rPr>
                <w:color w:val="000000"/>
                <w:sz w:val="24"/>
                <w:szCs w:val="24"/>
              </w:rPr>
              <w:t>, град.</w:t>
            </w:r>
            <w:r>
              <w:rPr>
                <w:color w:val="000000"/>
                <w:sz w:val="24"/>
                <w:szCs w:val="24"/>
              </w:rPr>
              <w:t xml:space="preserve"> – 35</w:t>
            </w:r>
          </w:p>
        </w:tc>
      </w:tr>
      <w:tr w:rsidR="00965DFE" w:rsidTr="003C5012">
        <w:trPr>
          <w:trHeight w:val="342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FE" w:rsidRPr="001A7AC6" w:rsidRDefault="001A2129" w:rsidP="00062B79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 крыльчатки - полиамид</w:t>
            </w:r>
          </w:p>
        </w:tc>
      </w:tr>
      <w:tr w:rsidR="0075345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75345A" w:rsidRPr="0075345A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75345A" w:rsidRPr="0075345A" w:rsidRDefault="0075345A" w:rsidP="001A2129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</w:t>
            </w:r>
            <w:r w:rsidR="001A2129">
              <w:rPr>
                <w:color w:val="000000"/>
                <w:sz w:val="24"/>
                <w:szCs w:val="24"/>
              </w:rPr>
              <w:t>3</w:t>
            </w:r>
            <w:r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00261E" w:rsidTr="003C50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3" w:type="pct"/>
            <w:gridSpan w:val="3"/>
            <w:shd w:val="clear" w:color="000000" w:fill="FFFFFF"/>
          </w:tcPr>
          <w:p w:rsidR="00D378AA" w:rsidRPr="0075345A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1687" w:type="pct"/>
            <w:shd w:val="clear" w:color="000000" w:fill="FFFFFF"/>
          </w:tcPr>
          <w:p w:rsidR="00D378AA" w:rsidRPr="0075345A" w:rsidRDefault="00D378AA" w:rsidP="001A2129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</w:t>
            </w:r>
            <w:r w:rsidR="001A2129">
              <w:rPr>
                <w:color w:val="000000"/>
                <w:sz w:val="24"/>
                <w:szCs w:val="24"/>
              </w:rPr>
              <w:t>5</w:t>
            </w:r>
            <w:r w:rsidR="0075345A" w:rsidRPr="0075345A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1313C2" w:rsidTr="00820F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1A2129" w:rsidP="001A2129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D378AA" w:rsidRPr="001313C2" w:rsidTr="002B4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</w:trPr>
        <w:tc>
          <w:tcPr>
            <w:tcW w:w="3313" w:type="pct"/>
            <w:gridSpan w:val="3"/>
            <w:shd w:val="clear" w:color="000000" w:fill="FFFFFF"/>
          </w:tcPr>
          <w:p w:rsidR="00D378AA" w:rsidRPr="001313C2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</w:tcPr>
          <w:p w:rsidR="00D378AA" w:rsidRPr="001313C2" w:rsidRDefault="00D378AA" w:rsidP="002B405D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2B405D" w:rsidRDefault="002B405D" w:rsidP="002B405D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751FAA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751FAA">
        <w:rPr>
          <w:sz w:val="24"/>
          <w:szCs w:val="24"/>
        </w:rPr>
        <w:t xml:space="preserve">тся </w:t>
      </w:r>
      <w:r w:rsidR="001A2129">
        <w:rPr>
          <w:sz w:val="24"/>
          <w:szCs w:val="24"/>
        </w:rPr>
        <w:t>крыльчатки</w:t>
      </w:r>
      <w:r w:rsidRPr="00751FAA">
        <w:rPr>
          <w:sz w:val="24"/>
          <w:szCs w:val="24"/>
        </w:rPr>
        <w:t>, отвечающ</w:t>
      </w:r>
      <w:r w:rsidR="00E070D8">
        <w:rPr>
          <w:sz w:val="24"/>
          <w:szCs w:val="24"/>
        </w:rPr>
        <w:t>и</w:t>
      </w:r>
      <w:r w:rsidRPr="00751FAA">
        <w:rPr>
          <w:sz w:val="24"/>
          <w:szCs w:val="24"/>
        </w:rPr>
        <w:t>е следующим требованиям</w:t>
      </w:r>
      <w:r>
        <w:rPr>
          <w:sz w:val="24"/>
          <w:szCs w:val="24"/>
        </w:rPr>
        <w:t>:</w:t>
      </w:r>
    </w:p>
    <w:p w:rsidR="007D3441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3441">
        <w:rPr>
          <w:sz w:val="24"/>
          <w:szCs w:val="24"/>
        </w:rPr>
        <w:t>продукция должна быть новой, ранее не использованной;</w:t>
      </w:r>
    </w:p>
    <w:p w:rsid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7D3441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7D3441" w:rsidRP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912E26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</w:t>
      </w:r>
      <w:r w:rsidR="001A2129">
        <w:rPr>
          <w:sz w:val="24"/>
          <w:szCs w:val="24"/>
        </w:rPr>
        <w:t>крыльчатки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51FAA" w:rsidRPr="00751FAA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 w:rsidR="007D3441">
        <w:rPr>
          <w:sz w:val="24"/>
          <w:szCs w:val="24"/>
        </w:rPr>
        <w:t>етствие техническим требованиям;</w:t>
      </w:r>
    </w:p>
    <w:p w:rsidR="00751FAA" w:rsidRPr="00751FAA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ОАО «Россети»</w:t>
      </w:r>
      <w:r w:rsidRPr="00751FAA">
        <w:rPr>
          <w:sz w:val="24"/>
          <w:szCs w:val="24"/>
        </w:rPr>
        <w:t>;</w:t>
      </w:r>
    </w:p>
    <w:p w:rsidR="00751FAA" w:rsidRPr="00751FAA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1A2129">
        <w:rPr>
          <w:sz w:val="24"/>
          <w:szCs w:val="24"/>
        </w:rPr>
        <w:t>продукция</w:t>
      </w:r>
      <w:r w:rsidRPr="00751FAA">
        <w:rPr>
          <w:sz w:val="24"/>
          <w:szCs w:val="24"/>
        </w:rPr>
        <w:t>, впервые поставляем</w:t>
      </w:r>
      <w:r w:rsidR="001A2129">
        <w:rPr>
          <w:sz w:val="24"/>
          <w:szCs w:val="24"/>
        </w:rPr>
        <w:t>ая</w:t>
      </w:r>
      <w:r w:rsidRPr="00751FAA">
        <w:rPr>
          <w:sz w:val="24"/>
          <w:szCs w:val="24"/>
        </w:rPr>
        <w:t xml:space="preserve"> для нужд ОАО «МРСК Центра», должн</w:t>
      </w:r>
      <w:r w:rsidR="001A2129">
        <w:rPr>
          <w:sz w:val="24"/>
          <w:szCs w:val="24"/>
        </w:rPr>
        <w:t>а</w:t>
      </w:r>
      <w:r w:rsidRPr="00751FAA">
        <w:rPr>
          <w:sz w:val="24"/>
          <w:szCs w:val="24"/>
        </w:rPr>
        <w:t xml:space="preserve"> иметь положительное заключение об опытной эксплуатации в ОАО «МРСК Центра» сроком не менее </w:t>
      </w:r>
      <w:r w:rsidR="007D3441">
        <w:rPr>
          <w:sz w:val="24"/>
          <w:szCs w:val="24"/>
        </w:rPr>
        <w:t>одного</w:t>
      </w:r>
      <w:r w:rsidRPr="00751FAA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A2129">
        <w:rPr>
          <w:sz w:val="24"/>
          <w:szCs w:val="24"/>
        </w:rPr>
        <w:t>продукция</w:t>
      </w:r>
      <w:r w:rsidR="00751FAA" w:rsidRPr="00751FAA">
        <w:rPr>
          <w:sz w:val="24"/>
          <w:szCs w:val="24"/>
        </w:rPr>
        <w:t>, не использовавш</w:t>
      </w:r>
      <w:r w:rsidR="001A2129">
        <w:rPr>
          <w:sz w:val="24"/>
          <w:szCs w:val="24"/>
        </w:rPr>
        <w:t>ая</w:t>
      </w:r>
      <w:r w:rsidR="00751FAA" w:rsidRPr="00751FAA">
        <w:rPr>
          <w:sz w:val="24"/>
          <w:szCs w:val="24"/>
        </w:rPr>
        <w:t xml:space="preserve">ся ранее на энергообъектах ОАО «МРСК </w:t>
      </w:r>
      <w:r>
        <w:rPr>
          <w:sz w:val="24"/>
          <w:szCs w:val="24"/>
        </w:rPr>
        <w:t>Ц</w:t>
      </w:r>
      <w:r w:rsidR="00751FAA" w:rsidRPr="00751FAA">
        <w:rPr>
          <w:sz w:val="24"/>
          <w:szCs w:val="24"/>
        </w:rPr>
        <w:t>е</w:t>
      </w:r>
      <w:r>
        <w:rPr>
          <w:sz w:val="24"/>
          <w:szCs w:val="24"/>
        </w:rPr>
        <w:t>нт</w:t>
      </w:r>
      <w:r w:rsidR="00751FAA" w:rsidRPr="00751FAA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:rsidR="007D3441" w:rsidRPr="004C22DB" w:rsidRDefault="007D3441" w:rsidP="007D344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7D3441" w:rsidRDefault="007D3441" w:rsidP="007D344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D3441" w:rsidRDefault="007D3441" w:rsidP="007D34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751FAA" w:rsidRP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751FAA"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CB170A">
        <w:rPr>
          <w:sz w:val="24"/>
          <w:szCs w:val="24"/>
        </w:rPr>
        <w:t>продукции</w:t>
      </w:r>
      <w:r w:rsidR="00751FAA" w:rsidRPr="00751FAA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="00751FAA" w:rsidRPr="00751FAA">
        <w:rPr>
          <w:sz w:val="24"/>
          <w:szCs w:val="24"/>
        </w:rPr>
        <w:t xml:space="preserve">а конкретный вид продукции, заверенную производителем. Данный документ должен подтверждать технические характеристики, заявленные поставщиком </w:t>
      </w:r>
      <w:r w:rsidR="0072043B">
        <w:rPr>
          <w:sz w:val="24"/>
          <w:szCs w:val="24"/>
        </w:rPr>
        <w:t>продукции</w:t>
      </w:r>
      <w:r w:rsidR="00751FAA" w:rsidRPr="00751FAA">
        <w:rPr>
          <w:sz w:val="24"/>
          <w:szCs w:val="24"/>
        </w:rPr>
        <w:t xml:space="preserve"> в техническом предложении.</w:t>
      </w:r>
    </w:p>
    <w:p w:rsidR="00751FAA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6C1A52">
        <w:rPr>
          <w:sz w:val="24"/>
          <w:szCs w:val="24"/>
        </w:rPr>
        <w:t>Продукция</w:t>
      </w:r>
      <w:r w:rsidR="00751FAA" w:rsidRPr="00751FAA">
        <w:rPr>
          <w:sz w:val="24"/>
          <w:szCs w:val="24"/>
        </w:rPr>
        <w:t xml:space="preserve"> должн</w:t>
      </w:r>
      <w:r w:rsidR="006C1A52">
        <w:rPr>
          <w:sz w:val="24"/>
          <w:szCs w:val="24"/>
        </w:rPr>
        <w:t>а</w:t>
      </w:r>
      <w:r w:rsidR="00751FAA" w:rsidRPr="00751FA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ГОСТ:</w:t>
      </w:r>
    </w:p>
    <w:p w:rsidR="00751FAA" w:rsidRPr="00FC4A99" w:rsidRDefault="007D3441" w:rsidP="00FC4A9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35DC">
        <w:rPr>
          <w:sz w:val="24"/>
          <w:szCs w:val="24"/>
        </w:rPr>
        <w:t xml:space="preserve">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772C09" w:rsidRPr="00E91C87" w:rsidRDefault="00771F9D" w:rsidP="00E91C87">
      <w:pPr>
        <w:pStyle w:val="1"/>
        <w:numPr>
          <w:ilvl w:val="0"/>
          <w:numId w:val="0"/>
        </w:numPr>
        <w:ind w:left="4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976F4" w:rsidRPr="005976F4">
        <w:rPr>
          <w:sz w:val="24"/>
          <w:szCs w:val="24"/>
        </w:rPr>
        <w:t xml:space="preserve">- </w:t>
      </w:r>
      <w:r w:rsidR="005976F4">
        <w:rPr>
          <w:sz w:val="24"/>
          <w:szCs w:val="24"/>
        </w:rPr>
        <w:t xml:space="preserve">   </w:t>
      </w:r>
      <w:r w:rsidR="005976F4" w:rsidRPr="005976F4">
        <w:rPr>
          <w:sz w:val="24"/>
          <w:szCs w:val="24"/>
        </w:rPr>
        <w:t xml:space="preserve">ГОСТ 17648-83 </w:t>
      </w:r>
      <w:r>
        <w:rPr>
          <w:sz w:val="24"/>
          <w:szCs w:val="24"/>
        </w:rPr>
        <w:t>«</w:t>
      </w:r>
      <w:r w:rsidRPr="00771F9D">
        <w:rPr>
          <w:sz w:val="24"/>
          <w:szCs w:val="24"/>
        </w:rPr>
        <w:t>Полиамиды стеклонаполненные. Технические условия</w:t>
      </w:r>
      <w:r w:rsidR="00F73CCA">
        <w:rPr>
          <w:sz w:val="24"/>
          <w:szCs w:val="24"/>
        </w:rPr>
        <w:t>»</w:t>
      </w:r>
      <w:r w:rsidR="00772C09">
        <w:rPr>
          <w:sz w:val="24"/>
          <w:szCs w:val="24"/>
        </w:rPr>
        <w:t>.</w:t>
      </w:r>
    </w:p>
    <w:p w:rsidR="0015309D" w:rsidRPr="00DB5344" w:rsidRDefault="00DB5344" w:rsidP="00DB5344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="0015309D" w:rsidRPr="00DB5344">
        <w:rPr>
          <w:sz w:val="24"/>
          <w:szCs w:val="24"/>
        </w:rPr>
        <w:t>Упаковка, транспортирование, условия и сроки хранения.</w:t>
      </w:r>
    </w:p>
    <w:p w:rsidR="0015309D" w:rsidRDefault="0015309D" w:rsidP="0015309D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096CC5">
        <w:rPr>
          <w:sz w:val="24"/>
          <w:szCs w:val="24"/>
        </w:rPr>
        <w:t>крыльчаток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5309D" w:rsidRDefault="0015309D" w:rsidP="0015309D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 w:rsidR="00FF4525">
        <w:rPr>
          <w:sz w:val="24"/>
          <w:szCs w:val="24"/>
        </w:rPr>
        <w:t>крыльчаток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15309D" w:rsidRDefault="0015309D" w:rsidP="001530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 w:rsidR="00DB5344">
        <w:rPr>
          <w:sz w:val="24"/>
          <w:szCs w:val="24"/>
        </w:rPr>
        <w:t>крыльчаток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15309D" w:rsidRDefault="0015309D" w:rsidP="001530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 w:rsidR="00DB5344">
        <w:rPr>
          <w:sz w:val="24"/>
          <w:szCs w:val="24"/>
        </w:rPr>
        <w:t>крыльчаток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15309D" w:rsidRDefault="0015309D" w:rsidP="0015309D">
      <w:pPr>
        <w:pStyle w:val="ad"/>
        <w:numPr>
          <w:ilvl w:val="1"/>
          <w:numId w:val="14"/>
        </w:num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93795">
        <w:rPr>
          <w:sz w:val="24"/>
          <w:szCs w:val="24"/>
        </w:rPr>
        <w:t>В комплект поставки продукции должно входить:</w:t>
      </w:r>
    </w:p>
    <w:p w:rsidR="0015309D" w:rsidRPr="0015309D" w:rsidRDefault="0015309D" w:rsidP="0015309D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15309D">
        <w:rPr>
          <w:sz w:val="24"/>
          <w:szCs w:val="24"/>
        </w:rPr>
        <w:t>Крыльчатка.</w:t>
      </w:r>
    </w:p>
    <w:p w:rsidR="0015309D" w:rsidRDefault="0015309D" w:rsidP="00CF5AE8">
      <w:pPr>
        <w:spacing w:line="276" w:lineRule="auto"/>
        <w:ind w:firstLine="0"/>
        <w:rPr>
          <w:sz w:val="24"/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77D34" w:rsidRPr="00677D34" w:rsidRDefault="00ED6DCB" w:rsidP="00677D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1A2129"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 w:rsidR="001A2129">
        <w:rPr>
          <w:sz w:val="24"/>
          <w:szCs w:val="24"/>
        </w:rPr>
        <w:t>продукцию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1A2129">
        <w:rPr>
          <w:sz w:val="24"/>
          <w:szCs w:val="24"/>
        </w:rPr>
        <w:t>24</w:t>
      </w:r>
      <w:r w:rsidRPr="00612811">
        <w:rPr>
          <w:sz w:val="24"/>
          <w:szCs w:val="24"/>
        </w:rPr>
        <w:t xml:space="preserve"> месяц</w:t>
      </w:r>
      <w:r w:rsidR="00BD796F"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A666E6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1A2129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77D34" w:rsidRDefault="00677D34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D6DCB" w:rsidRDefault="001A2129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ED6DCB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ED6DCB">
        <w:rPr>
          <w:sz w:val="24"/>
          <w:szCs w:val="24"/>
        </w:rPr>
        <w:t xml:space="preserve"> обеспечивать эксплуатационные показатели </w:t>
      </w:r>
      <w:r w:rsidR="00ED6DCB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ED6DCB" w:rsidRPr="00910A7C">
        <w:rPr>
          <w:sz w:val="24"/>
          <w:szCs w:val="24"/>
        </w:rPr>
        <w:t xml:space="preserve">по обслуживанию) должен быть не менее </w:t>
      </w:r>
      <w:r>
        <w:rPr>
          <w:sz w:val="24"/>
          <w:szCs w:val="24"/>
        </w:rPr>
        <w:t>10</w:t>
      </w:r>
      <w:r w:rsidR="00ED6DCB" w:rsidRPr="00910A7C">
        <w:rPr>
          <w:sz w:val="24"/>
          <w:szCs w:val="24"/>
        </w:rPr>
        <w:t xml:space="preserve"> лет.</w:t>
      </w:r>
    </w:p>
    <w:p w:rsidR="00ED6DCB" w:rsidRPr="00612811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6DCB" w:rsidRPr="00596002" w:rsidRDefault="00ED6DCB" w:rsidP="0059600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C4205" w:rsidRPr="00530F83" w:rsidRDefault="001C4205" w:rsidP="001C420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продукции</w:t>
      </w:r>
      <w:r w:rsidRPr="00530F83">
        <w:rPr>
          <w:szCs w:val="24"/>
        </w:rPr>
        <w:t xml:space="preserve"> должны входить документы: </w:t>
      </w:r>
    </w:p>
    <w:p w:rsidR="001C4205" w:rsidRPr="00A74D8D" w:rsidRDefault="001C4205" w:rsidP="001C420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1C4205" w:rsidRPr="00A74D8D" w:rsidRDefault="001C4205" w:rsidP="001C420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1C4205" w:rsidRPr="00530F83" w:rsidRDefault="001C4205" w:rsidP="001C420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крыльчаток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1C4205" w:rsidRDefault="001C4205" w:rsidP="001C4205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поставляемым крыльчаткам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:rsidR="001C4205" w:rsidRDefault="001C4205" w:rsidP="001C4205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1C4205" w:rsidRPr="00BB6EA4" w:rsidRDefault="001C4205" w:rsidP="001C420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C4205" w:rsidRDefault="001C4205" w:rsidP="001C420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C4205" w:rsidRDefault="001C4205" w:rsidP="001C420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C4205" w:rsidRDefault="001C4205" w:rsidP="00451C4D">
      <w:pPr>
        <w:rPr>
          <w:sz w:val="26"/>
          <w:szCs w:val="26"/>
        </w:rPr>
      </w:pPr>
      <w:bookmarkStart w:id="1" w:name="_GoBack"/>
      <w:bookmarkEnd w:id="1"/>
    </w:p>
    <w:p w:rsidR="001C4205" w:rsidRDefault="001C4205" w:rsidP="00451C4D">
      <w:pPr>
        <w:rPr>
          <w:sz w:val="26"/>
          <w:szCs w:val="26"/>
        </w:rPr>
      </w:pPr>
    </w:p>
    <w:p w:rsidR="00D26F6F" w:rsidRDefault="00D26F6F" w:rsidP="00D26F6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51C4D" w:rsidRDefault="00D26F6F" w:rsidP="00D26F6F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181" w:rsidRDefault="007E7181">
      <w:r>
        <w:separator/>
      </w:r>
    </w:p>
  </w:endnote>
  <w:endnote w:type="continuationSeparator" w:id="0">
    <w:p w:rsidR="007E7181" w:rsidRDefault="007E7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181" w:rsidRDefault="007E7181">
      <w:r>
        <w:separator/>
      </w:r>
    </w:p>
  </w:footnote>
  <w:footnote w:type="continuationSeparator" w:id="0">
    <w:p w:rsidR="007E7181" w:rsidRDefault="007E7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5E46C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5968D4"/>
    <w:multiLevelType w:val="multilevel"/>
    <w:tmpl w:val="ACEA1B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77D6418"/>
    <w:multiLevelType w:val="multilevel"/>
    <w:tmpl w:val="6C1A86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AD4EEE"/>
    <w:multiLevelType w:val="multilevel"/>
    <w:tmpl w:val="6E4A72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0"/>
  </w:num>
  <w:num w:numId="5">
    <w:abstractNumId w:val="12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13"/>
  </w:num>
  <w:num w:numId="13">
    <w:abstractNumId w:val="9"/>
  </w:num>
  <w:num w:numId="1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A1F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5727"/>
    <w:rsid w:val="00035B17"/>
    <w:rsid w:val="00035EDC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B79"/>
    <w:rsid w:val="000630F6"/>
    <w:rsid w:val="00071958"/>
    <w:rsid w:val="000808BE"/>
    <w:rsid w:val="00084847"/>
    <w:rsid w:val="00084E0D"/>
    <w:rsid w:val="000858AE"/>
    <w:rsid w:val="00085DAC"/>
    <w:rsid w:val="00094AC3"/>
    <w:rsid w:val="000961A3"/>
    <w:rsid w:val="00096CC5"/>
    <w:rsid w:val="000A0393"/>
    <w:rsid w:val="000A6598"/>
    <w:rsid w:val="000B068C"/>
    <w:rsid w:val="000B5D7C"/>
    <w:rsid w:val="000B7290"/>
    <w:rsid w:val="000B7329"/>
    <w:rsid w:val="000B7484"/>
    <w:rsid w:val="000C0CAA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851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1550"/>
    <w:rsid w:val="001339EF"/>
    <w:rsid w:val="00133EF7"/>
    <w:rsid w:val="00136404"/>
    <w:rsid w:val="00141439"/>
    <w:rsid w:val="00143ED8"/>
    <w:rsid w:val="0015016E"/>
    <w:rsid w:val="001509E5"/>
    <w:rsid w:val="00151A7E"/>
    <w:rsid w:val="0015309D"/>
    <w:rsid w:val="0015383E"/>
    <w:rsid w:val="00153F44"/>
    <w:rsid w:val="00154809"/>
    <w:rsid w:val="00155F16"/>
    <w:rsid w:val="001567CA"/>
    <w:rsid w:val="00156931"/>
    <w:rsid w:val="00160620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129"/>
    <w:rsid w:val="001A22A5"/>
    <w:rsid w:val="001A2829"/>
    <w:rsid w:val="001A3DC7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4205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405D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F4A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B47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C66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002"/>
    <w:rsid w:val="0059669F"/>
    <w:rsid w:val="005976F4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46C9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0BA7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D34"/>
    <w:rsid w:val="006806A9"/>
    <w:rsid w:val="00680B0B"/>
    <w:rsid w:val="00681C28"/>
    <w:rsid w:val="006837DC"/>
    <w:rsid w:val="006841FC"/>
    <w:rsid w:val="00687FE0"/>
    <w:rsid w:val="00696EAC"/>
    <w:rsid w:val="00697D58"/>
    <w:rsid w:val="006A35DC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A52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043B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1F9D"/>
    <w:rsid w:val="00772C09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67AD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E7181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E26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5D00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ECD"/>
    <w:rsid w:val="009D3ED3"/>
    <w:rsid w:val="009D50D5"/>
    <w:rsid w:val="009D5301"/>
    <w:rsid w:val="009D5B2B"/>
    <w:rsid w:val="009E2943"/>
    <w:rsid w:val="009E2E20"/>
    <w:rsid w:val="009E474B"/>
    <w:rsid w:val="009E629B"/>
    <w:rsid w:val="009E70BD"/>
    <w:rsid w:val="009E7970"/>
    <w:rsid w:val="009F1E96"/>
    <w:rsid w:val="009F233B"/>
    <w:rsid w:val="009F266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07F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CDC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6E6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07C7B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6E9C"/>
    <w:rsid w:val="00B97488"/>
    <w:rsid w:val="00B97AC4"/>
    <w:rsid w:val="00BA0DE5"/>
    <w:rsid w:val="00BA19D6"/>
    <w:rsid w:val="00BA77DF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D796F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2DF9"/>
    <w:rsid w:val="00CA4F63"/>
    <w:rsid w:val="00CA5205"/>
    <w:rsid w:val="00CA74B3"/>
    <w:rsid w:val="00CA7986"/>
    <w:rsid w:val="00CA7A88"/>
    <w:rsid w:val="00CB0D3C"/>
    <w:rsid w:val="00CB170A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5AE8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5344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0D8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19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3C53"/>
    <w:rsid w:val="00E5567C"/>
    <w:rsid w:val="00E60F8D"/>
    <w:rsid w:val="00E63075"/>
    <w:rsid w:val="00E6313F"/>
    <w:rsid w:val="00E70CC7"/>
    <w:rsid w:val="00E71B41"/>
    <w:rsid w:val="00E8200D"/>
    <w:rsid w:val="00E84B5D"/>
    <w:rsid w:val="00E84C0F"/>
    <w:rsid w:val="00E852F4"/>
    <w:rsid w:val="00E86BB7"/>
    <w:rsid w:val="00E872A5"/>
    <w:rsid w:val="00E91C87"/>
    <w:rsid w:val="00E92BDB"/>
    <w:rsid w:val="00E93602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A72"/>
    <w:rsid w:val="00F03B68"/>
    <w:rsid w:val="00F0671A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3CCA"/>
    <w:rsid w:val="00F75196"/>
    <w:rsid w:val="00F754CC"/>
    <w:rsid w:val="00F7773E"/>
    <w:rsid w:val="00F84073"/>
    <w:rsid w:val="00F84141"/>
    <w:rsid w:val="00F844B6"/>
    <w:rsid w:val="00F85820"/>
    <w:rsid w:val="00F85E2D"/>
    <w:rsid w:val="00F862F9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A99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2BC9"/>
    <w:rsid w:val="00FF4243"/>
    <w:rsid w:val="00FF4525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436554-F0B7-4B01-BE75-8B256866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2A2DB-27BC-4EC5-B5EF-9B3BBD986A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9EED810-E533-437C-8F1E-F27E196E3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170D16-1D50-494F-A3CA-B521AD0E92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2C4213-D69E-4F48-B726-9C0B6662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Карасюк Альберт Альбертович</cp:lastModifiedBy>
  <cp:revision>53</cp:revision>
  <cp:lastPrinted>2010-09-30T13:29:00Z</cp:lastPrinted>
  <dcterms:created xsi:type="dcterms:W3CDTF">2015-02-03T07:40:00Z</dcterms:created>
  <dcterms:modified xsi:type="dcterms:W3CDTF">2015-08-18T14:25:00Z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